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76FCB075"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Start w:id="4" w:name="Number"/>
      <w:r w:rsidR="00A6666C">
        <w:rPr>
          <w:rStyle w:val="Strong"/>
          <w:b/>
          <w:bCs w:val="0"/>
          <w:sz w:val="24"/>
          <w:szCs w:val="24"/>
        </w:rPr>
        <w:t>21</w:t>
      </w:r>
      <w:r w:rsidR="00D7229C" w:rsidRPr="00DF2302">
        <w:rPr>
          <w:rStyle w:val="Strong"/>
          <w:b/>
          <w:bCs w:val="0"/>
          <w:sz w:val="24"/>
          <w:szCs w:val="24"/>
        </w:rPr>
        <w:t>-</w:t>
      </w:r>
      <w:r w:rsidR="00A6666C">
        <w:rPr>
          <w:rStyle w:val="Strong"/>
          <w:b/>
          <w:bCs w:val="0"/>
          <w:sz w:val="24"/>
          <w:szCs w:val="24"/>
        </w:rPr>
        <w:t>G017</w:t>
      </w:r>
      <w:r w:rsidR="007C0D3A" w:rsidRPr="00DF2302">
        <w:rPr>
          <w:rStyle w:val="Strong"/>
          <w:b/>
          <w:bCs w:val="0"/>
          <w:sz w:val="24"/>
          <w:szCs w:val="24"/>
        </w:rPr>
        <w:t>-</w:t>
      </w:r>
      <w:bookmarkEnd w:id="1"/>
      <w:bookmarkEnd w:id="2"/>
      <w:bookmarkEnd w:id="3"/>
      <w:bookmarkEnd w:id="4"/>
      <w:r w:rsidR="00A6666C">
        <w:rPr>
          <w:rStyle w:val="Strong"/>
          <w:b/>
          <w:bCs w:val="0"/>
          <w:sz w:val="24"/>
          <w:szCs w:val="24"/>
        </w:rPr>
        <w:t>24</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5"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w:t>
      </w:r>
      <w:proofErr w:type="gramStart"/>
      <w:r w:rsidRPr="00DF2302">
        <w:rPr>
          <w:rFonts w:ascii="Calibri" w:hAnsi="Calibri" w:cs="Calibri"/>
          <w:lang w:val="en-GB"/>
        </w:rPr>
        <w:t>Technical</w:t>
      </w:r>
      <w:proofErr w:type="gramEnd"/>
      <w:r w:rsidRPr="00DF2302">
        <w:rPr>
          <w:rFonts w:ascii="Calibri" w:hAnsi="Calibri" w:cs="Calibri"/>
          <w:lang w:val="en-GB"/>
        </w:rPr>
        <w:t xml:space="preserve">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38636505" w14:textId="560B3A1A" w:rsidR="00B52A14" w:rsidRPr="00DF2302" w:rsidRDefault="00B52A14" w:rsidP="003849E8">
      <w:pPr>
        <w:spacing w:before="120"/>
        <w:jc w:val="both"/>
        <w:rPr>
          <w:rFonts w:ascii="Calibri" w:hAnsi="Calibri" w:cs="Calibri"/>
          <w:i/>
          <w:iCs/>
          <w:lang w:val="en-GB"/>
        </w:rPr>
      </w:pPr>
      <w:r w:rsidRPr="00DF2302">
        <w:rPr>
          <w:rFonts w:ascii="Calibri" w:hAnsi="Calibri" w:cs="Calibri"/>
          <w:i/>
          <w:iCs/>
          <w:highlight w:val="yellow"/>
          <w:lang w:val="en-GB"/>
        </w:rPr>
        <w:t xml:space="preserve">&lt;It should be decided in advance </w:t>
      </w:r>
      <w:proofErr w:type="gramStart"/>
      <w:r w:rsidRPr="00DF2302">
        <w:rPr>
          <w:rFonts w:ascii="Calibri" w:hAnsi="Calibri" w:cs="Calibri"/>
          <w:i/>
          <w:iCs/>
          <w:highlight w:val="yellow"/>
          <w:lang w:val="en-GB"/>
        </w:rPr>
        <w:t>whether or not</w:t>
      </w:r>
      <w:proofErr w:type="gramEnd"/>
      <w:r w:rsidRPr="00DF2302">
        <w:rPr>
          <w:rFonts w:ascii="Calibri" w:hAnsi="Calibri" w:cs="Calibri"/>
          <w:i/>
          <w:iCs/>
          <w:highlight w:val="yellow"/>
          <w:lang w:val="en-GB"/>
        </w:rPr>
        <w:t xml:space="preserve"> the budget should be disclosed&gt;</w:t>
      </w:r>
    </w:p>
    <w:p w14:paraId="131A5BF8" w14:textId="5B3BE69A" w:rsidR="00E15F4B" w:rsidRPr="00DF2302" w:rsidRDefault="00E15F4B" w:rsidP="00B52A14">
      <w:pPr>
        <w:spacing w:before="120"/>
        <w:jc w:val="both"/>
        <w:rPr>
          <w:rFonts w:ascii="Calibri" w:hAnsi="Calibri" w:cs="Calibri"/>
          <w:lang w:val="en-GB"/>
        </w:rPr>
      </w:pPr>
      <w:r w:rsidRPr="00DF2302">
        <w:rPr>
          <w:rFonts w:ascii="Calibri" w:hAnsi="Calibri" w:cs="Calibri"/>
          <w:lang w:val="en-GB"/>
        </w:rPr>
        <w:t xml:space="preserve">The maximum budget available for this Contract is </w:t>
      </w:r>
      <w:r w:rsidR="00B52A14" w:rsidRPr="00DF2302">
        <w:rPr>
          <w:rFonts w:ascii="Calibri" w:hAnsi="Calibri" w:cs="Calibri"/>
          <w:highlight w:val="yellow"/>
          <w:lang w:val="en-GB"/>
        </w:rPr>
        <w:t>AU</w:t>
      </w:r>
      <w:r w:rsidRPr="00DF2302">
        <w:rPr>
          <w:rFonts w:ascii="Calibri" w:hAnsi="Calibri" w:cs="Calibri"/>
          <w:highlight w:val="yellow"/>
          <w:lang w:val="en-GB"/>
        </w:rPr>
        <w:t>$</w:t>
      </w:r>
      <w:r w:rsidR="00B52A14" w:rsidRPr="00DF2302">
        <w:rPr>
          <w:rFonts w:ascii="Calibri" w:hAnsi="Calibri" w:cs="Calibri"/>
          <w:highlight w:val="yellow"/>
          <w:lang w:val="en-GB"/>
        </w:rPr>
        <w:t>0</w:t>
      </w:r>
      <w:r w:rsidRPr="00DF2302">
        <w:rPr>
          <w:rFonts w:ascii="Calibri" w:hAnsi="Calibri" w:cs="Calibri"/>
          <w:highlight w:val="yellow"/>
          <w:lang w:val="en-GB"/>
        </w:rPr>
        <w:t>0,000</w:t>
      </w:r>
      <w:r w:rsidRPr="00DF2302">
        <w:rPr>
          <w:rFonts w:ascii="Calibri" w:hAnsi="Calibri" w:cs="Calibri"/>
          <w:lang w:val="en-GB"/>
        </w:rPr>
        <w:t>, inclusive of any VAT or other taxes or costs.</w:t>
      </w:r>
    </w:p>
    <w:p w14:paraId="71143A99" w14:textId="5783E0B1" w:rsidR="00E15F4B" w:rsidRPr="00DF2302" w:rsidRDefault="00E15F4B" w:rsidP="00B52A14">
      <w:pPr>
        <w:spacing w:before="120"/>
        <w:jc w:val="both"/>
        <w:rPr>
          <w:b/>
          <w:i/>
          <w:color w:val="FF0000"/>
          <w:lang w:val="en-GB"/>
        </w:rPr>
      </w:pPr>
      <w:r w:rsidRPr="00DF2302">
        <w:rPr>
          <w:b/>
          <w:i/>
          <w:color w:val="FF0000"/>
          <w:lang w:val="en-GB"/>
        </w:rPr>
        <w:t xml:space="preserve">Please, note that we do not recommend this maximum amount as a ‘target’ for your </w:t>
      </w:r>
      <w:r w:rsidR="0098045C" w:rsidRPr="00DF2302">
        <w:rPr>
          <w:b/>
          <w:i/>
          <w:color w:val="FF0000"/>
          <w:lang w:val="en-GB"/>
        </w:rPr>
        <w:t>Tender</w:t>
      </w:r>
      <w:r w:rsidRPr="00DF2302">
        <w:rPr>
          <w:b/>
          <w:i/>
          <w:color w:val="FF0000"/>
          <w:lang w:val="en-GB"/>
        </w:rPr>
        <w:t xml:space="preserve">. The evaluation is a result of a combination of technical soundness and cost effectiveness of the </w:t>
      </w:r>
      <w:r w:rsidR="0098045C" w:rsidRPr="00DF2302">
        <w:rPr>
          <w:b/>
          <w:i/>
          <w:color w:val="FF0000"/>
          <w:lang w:val="en-GB"/>
        </w:rPr>
        <w:t>Tender</w:t>
      </w:r>
      <w:r w:rsidRPr="00DF2302">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0"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0"/>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E739C3" w:rsidRDefault="00DE3F38" w:rsidP="006E17EC">
            <w:pPr>
              <w:pStyle w:val="TableContents"/>
              <w:rPr>
                <w:rFonts w:asciiTheme="minorHAnsi" w:hAnsiTheme="minorHAnsi"/>
                <w:sz w:val="22"/>
                <w:szCs w:val="22"/>
                <w:lang w:eastAsia="en-US"/>
              </w:rPr>
            </w:pPr>
            <w:r w:rsidRPr="00E739C3">
              <w:rPr>
                <w:rFonts w:asciiTheme="minorHAnsi" w:hAnsiTheme="minorHAnsi"/>
                <w:sz w:val="22"/>
                <w:szCs w:val="22"/>
                <w:lang w:eastAsia="en-US"/>
              </w:rPr>
              <w:t xml:space="preserve">Firm/consortium’s experience and reputation </w:t>
            </w:r>
            <w:r w:rsidR="00B52A14" w:rsidRPr="00E739C3">
              <w:rPr>
                <w:rFonts w:asciiTheme="minorHAnsi" w:hAnsiTheme="minorHAnsi"/>
                <w:sz w:val="22"/>
                <w:szCs w:val="22"/>
                <w:lang w:eastAsia="en-US"/>
              </w:rPr>
              <w:t>with</w:t>
            </w:r>
            <w:r w:rsidRPr="00E739C3">
              <w:rPr>
                <w:rFonts w:asciiTheme="minorHAnsi" w:hAnsiTheme="minorHAnsi"/>
                <w:sz w:val="22"/>
                <w:szCs w:val="22"/>
                <w:lang w:eastAsia="en-US"/>
              </w:rPr>
              <w:t xml:space="preserve"> similar </w:t>
            </w:r>
            <w:r w:rsidR="00AD3DBB" w:rsidRPr="00E739C3">
              <w:rPr>
                <w:rFonts w:asciiTheme="minorHAnsi" w:hAnsiTheme="minorHAnsi"/>
                <w:sz w:val="22"/>
                <w:szCs w:val="22"/>
                <w:lang w:eastAsia="en-US"/>
              </w:rPr>
              <w:t>supply of Goods</w:t>
            </w:r>
          </w:p>
        </w:tc>
        <w:tc>
          <w:tcPr>
            <w:tcW w:w="5367" w:type="dxa"/>
            <w:shd w:val="clear" w:color="auto" w:fill="auto"/>
          </w:tcPr>
          <w:p w14:paraId="43F69314" w14:textId="77777777" w:rsidR="00E739C3" w:rsidRPr="00E739C3" w:rsidRDefault="00E739C3" w:rsidP="00E739C3">
            <w:pPr>
              <w:pStyle w:val="TableContents"/>
              <w:numPr>
                <w:ilvl w:val="0"/>
                <w:numId w:val="3"/>
              </w:numPr>
              <w:rPr>
                <w:rFonts w:asciiTheme="minorHAnsi" w:hAnsiTheme="minorHAnsi"/>
                <w:sz w:val="22"/>
                <w:szCs w:val="22"/>
              </w:rPr>
            </w:pPr>
            <w:r w:rsidRPr="00E739C3">
              <w:rPr>
                <w:rFonts w:asciiTheme="minorHAnsi" w:hAnsiTheme="minorHAnsi"/>
                <w:sz w:val="22"/>
                <w:szCs w:val="22"/>
              </w:rPr>
              <w:t>At least 2 references from past engagements in the supply of construction materials</w:t>
            </w:r>
          </w:p>
          <w:p w14:paraId="3ADDF29E" w14:textId="55B67F49" w:rsidR="00E739C3" w:rsidRPr="00E739C3" w:rsidRDefault="00E739C3" w:rsidP="00E739C3">
            <w:pPr>
              <w:pStyle w:val="TableContents"/>
              <w:numPr>
                <w:ilvl w:val="0"/>
                <w:numId w:val="3"/>
              </w:numPr>
              <w:rPr>
                <w:rFonts w:asciiTheme="minorHAnsi" w:hAnsiTheme="minorHAnsi"/>
                <w:sz w:val="22"/>
                <w:szCs w:val="22"/>
              </w:rPr>
            </w:pPr>
            <w:r w:rsidRPr="00E739C3">
              <w:rPr>
                <w:rFonts w:asciiTheme="minorHAnsi" w:hAnsiTheme="minorHAnsi"/>
                <w:sz w:val="22"/>
                <w:szCs w:val="22"/>
              </w:rPr>
              <w:t xml:space="preserve">References related </w:t>
            </w:r>
            <w:r w:rsidR="00112909">
              <w:rPr>
                <w:rFonts w:asciiTheme="minorHAnsi" w:hAnsiTheme="minorHAnsi"/>
                <w:sz w:val="22"/>
                <w:szCs w:val="22"/>
              </w:rPr>
              <w:t>to</w:t>
            </w:r>
            <w:r w:rsidRPr="00E739C3">
              <w:rPr>
                <w:rFonts w:asciiTheme="minorHAnsi" w:hAnsiTheme="minorHAnsi"/>
                <w:sz w:val="22"/>
                <w:szCs w:val="22"/>
              </w:rPr>
              <w:t xml:space="preserve"> the supply of Kiribati Project materials would be an advantage. </w:t>
            </w:r>
          </w:p>
        </w:tc>
        <w:tc>
          <w:tcPr>
            <w:tcW w:w="1360" w:type="dxa"/>
            <w:shd w:val="clear" w:color="auto" w:fill="auto"/>
            <w:vAlign w:val="center"/>
          </w:tcPr>
          <w:p w14:paraId="6FB170A3" w14:textId="41E6F488" w:rsidR="006E17EC" w:rsidRPr="00E739C3" w:rsidRDefault="00E739C3" w:rsidP="00E739C3">
            <w:pPr>
              <w:pStyle w:val="TableContents"/>
              <w:rPr>
                <w:rFonts w:asciiTheme="minorHAnsi" w:hAnsiTheme="minorHAnsi"/>
                <w:sz w:val="22"/>
                <w:szCs w:val="22"/>
                <w:lang w:eastAsia="en-US"/>
              </w:rPr>
            </w:pPr>
            <w:r>
              <w:rPr>
                <w:rFonts w:asciiTheme="minorHAnsi" w:hAnsiTheme="minorHAnsi"/>
                <w:sz w:val="22"/>
                <w:szCs w:val="22"/>
                <w:lang w:eastAsia="en-US"/>
              </w:rPr>
              <w:t xml:space="preserve">     </w:t>
            </w:r>
            <w:r w:rsidR="00A6666C">
              <w:rPr>
                <w:rFonts w:asciiTheme="minorHAnsi" w:hAnsiTheme="minorHAnsi"/>
                <w:sz w:val="22"/>
                <w:szCs w:val="22"/>
                <w:lang w:eastAsia="en-US"/>
              </w:rPr>
              <w:t xml:space="preserve"> </w:t>
            </w:r>
            <w:r w:rsidR="00A6666C">
              <w:rPr>
                <w:rFonts w:asciiTheme="minorHAnsi" w:hAnsiTheme="minorHAnsi"/>
                <w:sz w:val="22"/>
                <w:szCs w:val="22"/>
              </w:rPr>
              <w:t xml:space="preserve">  </w:t>
            </w:r>
            <w:r>
              <w:rPr>
                <w:rFonts w:asciiTheme="minorHAnsi" w:hAnsiTheme="minorHAnsi"/>
                <w:sz w:val="22"/>
                <w:szCs w:val="22"/>
                <w:lang w:eastAsia="en-US"/>
              </w:rPr>
              <w:t xml:space="preserve"> </w:t>
            </w:r>
            <w:r w:rsidRPr="00E739C3">
              <w:rPr>
                <w:rFonts w:asciiTheme="minorHAnsi" w:hAnsiTheme="minorHAnsi"/>
                <w:sz w:val="22"/>
                <w:szCs w:val="22"/>
                <w:lang w:eastAsia="en-US"/>
              </w:rPr>
              <w:t>40</w:t>
            </w:r>
          </w:p>
        </w:tc>
      </w:tr>
      <w:tr w:rsidR="006E17EC" w:rsidRPr="00DF2302" w14:paraId="613F68D6" w14:textId="77777777" w:rsidTr="006E17EC">
        <w:trPr>
          <w:cantSplit/>
          <w:tblHeader/>
        </w:trPr>
        <w:tc>
          <w:tcPr>
            <w:tcW w:w="2430" w:type="dxa"/>
            <w:shd w:val="clear" w:color="auto" w:fill="auto"/>
            <w:vAlign w:val="center"/>
          </w:tcPr>
          <w:p w14:paraId="44102FCB" w14:textId="19DEBEED" w:rsidR="006E17EC" w:rsidRPr="00E739C3" w:rsidRDefault="00AD3DBB" w:rsidP="006E17EC">
            <w:pPr>
              <w:pStyle w:val="TableContents"/>
              <w:rPr>
                <w:rFonts w:asciiTheme="minorHAnsi" w:hAnsiTheme="minorHAnsi"/>
                <w:sz w:val="22"/>
                <w:szCs w:val="22"/>
                <w:lang w:eastAsia="en-US"/>
              </w:rPr>
            </w:pPr>
            <w:r w:rsidRPr="00E739C3">
              <w:rPr>
                <w:rFonts w:asciiTheme="minorHAnsi" w:hAnsiTheme="minorHAnsi"/>
                <w:sz w:val="22"/>
                <w:szCs w:val="22"/>
                <w:lang w:eastAsia="en-US"/>
              </w:rPr>
              <w:t>Delivery time</w:t>
            </w:r>
          </w:p>
        </w:tc>
        <w:tc>
          <w:tcPr>
            <w:tcW w:w="5367" w:type="dxa"/>
            <w:shd w:val="clear" w:color="auto" w:fill="auto"/>
          </w:tcPr>
          <w:p w14:paraId="4BA71FA2" w14:textId="1CA79F01" w:rsidR="00E739C3" w:rsidRPr="00E739C3" w:rsidRDefault="00E739C3" w:rsidP="00E739C3">
            <w:pPr>
              <w:pStyle w:val="TableContents"/>
              <w:numPr>
                <w:ilvl w:val="0"/>
                <w:numId w:val="4"/>
              </w:numPr>
              <w:rPr>
                <w:rFonts w:asciiTheme="minorHAnsi" w:hAnsiTheme="minorHAnsi"/>
                <w:sz w:val="22"/>
                <w:szCs w:val="22"/>
              </w:rPr>
            </w:pPr>
            <w:r>
              <w:rPr>
                <w:rFonts w:asciiTheme="minorHAnsi" w:hAnsiTheme="minorHAnsi"/>
                <w:sz w:val="22"/>
                <w:szCs w:val="22"/>
              </w:rPr>
              <w:t xml:space="preserve">Within </w:t>
            </w:r>
            <w:r w:rsidRPr="00E739C3">
              <w:rPr>
                <w:rFonts w:asciiTheme="minorHAnsi" w:hAnsiTheme="minorHAnsi"/>
                <w:sz w:val="22"/>
                <w:szCs w:val="22"/>
              </w:rPr>
              <w:t xml:space="preserve">60 Calendar days after </w:t>
            </w:r>
            <w:r>
              <w:rPr>
                <w:rFonts w:asciiTheme="minorHAnsi" w:hAnsiTheme="minorHAnsi"/>
                <w:sz w:val="22"/>
                <w:szCs w:val="22"/>
              </w:rPr>
              <w:t xml:space="preserve">the </w:t>
            </w:r>
            <w:r w:rsidRPr="00E739C3">
              <w:rPr>
                <w:rFonts w:asciiTheme="minorHAnsi" w:hAnsiTheme="minorHAnsi"/>
                <w:sz w:val="22"/>
                <w:szCs w:val="22"/>
              </w:rPr>
              <w:t>signing of the contract</w:t>
            </w:r>
            <w:r>
              <w:rPr>
                <w:rFonts w:asciiTheme="minorHAnsi" w:hAnsiTheme="minorHAnsi"/>
                <w:sz w:val="22"/>
                <w:szCs w:val="22"/>
              </w:rPr>
              <w:t>, the materials should arrive at Tarawa port.</w:t>
            </w:r>
          </w:p>
        </w:tc>
        <w:tc>
          <w:tcPr>
            <w:tcW w:w="1360" w:type="dxa"/>
            <w:shd w:val="clear" w:color="auto" w:fill="auto"/>
            <w:vAlign w:val="center"/>
          </w:tcPr>
          <w:p w14:paraId="657554B4" w14:textId="1CD5DFA8" w:rsidR="006E17EC" w:rsidRPr="00E739C3" w:rsidRDefault="00E739C3"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w:t>
            </w:r>
            <w:r w:rsidR="001161C7" w:rsidRPr="00E739C3">
              <w:rPr>
                <w:rFonts w:asciiTheme="minorHAnsi" w:hAnsiTheme="minorHAnsi"/>
                <w:sz w:val="22"/>
                <w:szCs w:val="22"/>
                <w:lang w:eastAsia="en-US"/>
              </w:rPr>
              <w:t>0</w:t>
            </w:r>
          </w:p>
        </w:tc>
      </w:tr>
      <w:tr w:rsidR="006E17EC" w:rsidRPr="00DF2302" w14:paraId="7395E14D" w14:textId="77777777" w:rsidTr="006E17EC">
        <w:trPr>
          <w:cantSplit/>
          <w:tblHeader/>
        </w:trPr>
        <w:tc>
          <w:tcPr>
            <w:tcW w:w="2430" w:type="dxa"/>
            <w:shd w:val="clear" w:color="auto" w:fill="auto"/>
            <w:vAlign w:val="center"/>
          </w:tcPr>
          <w:p w14:paraId="58A5C5B6" w14:textId="382CF47E" w:rsidR="006E17EC" w:rsidRPr="00E739C3" w:rsidRDefault="00E739C3" w:rsidP="006E17EC">
            <w:pPr>
              <w:pStyle w:val="TableContents"/>
              <w:rPr>
                <w:rFonts w:asciiTheme="minorHAnsi" w:hAnsiTheme="minorHAnsi"/>
                <w:sz w:val="22"/>
                <w:szCs w:val="22"/>
                <w:lang w:eastAsia="en-US"/>
              </w:rPr>
            </w:pPr>
            <w:r w:rsidRPr="00E739C3">
              <w:rPr>
                <w:rFonts w:asciiTheme="minorHAnsi" w:hAnsiTheme="minorHAnsi"/>
                <w:sz w:val="22"/>
                <w:szCs w:val="22"/>
                <w:lang w:eastAsia="en-US"/>
              </w:rPr>
              <w:t>Specifications</w:t>
            </w:r>
          </w:p>
        </w:tc>
        <w:tc>
          <w:tcPr>
            <w:tcW w:w="5367" w:type="dxa"/>
            <w:shd w:val="clear" w:color="auto" w:fill="auto"/>
          </w:tcPr>
          <w:p w14:paraId="23A8F695" w14:textId="06F15C48" w:rsidR="006E17EC" w:rsidRPr="00E739C3" w:rsidRDefault="00E739C3" w:rsidP="00E739C3">
            <w:pPr>
              <w:pStyle w:val="TableContents"/>
              <w:numPr>
                <w:ilvl w:val="0"/>
                <w:numId w:val="9"/>
              </w:numPr>
              <w:rPr>
                <w:rFonts w:asciiTheme="minorHAnsi" w:hAnsiTheme="minorHAnsi"/>
                <w:sz w:val="22"/>
                <w:szCs w:val="22"/>
              </w:rPr>
            </w:pPr>
            <w:r w:rsidRPr="00E739C3">
              <w:rPr>
                <w:rFonts w:asciiTheme="minorHAnsi" w:hAnsiTheme="minorHAnsi"/>
                <w:sz w:val="22"/>
                <w:szCs w:val="22"/>
              </w:rPr>
              <w:t xml:space="preserve">Materials provided according to the specification (size, </w:t>
            </w:r>
            <w:r w:rsidR="007E2D88">
              <w:rPr>
                <w:rFonts w:asciiTheme="minorHAnsi" w:hAnsiTheme="minorHAnsi"/>
                <w:sz w:val="22"/>
                <w:szCs w:val="22"/>
              </w:rPr>
              <w:t>types of materials, etc)</w:t>
            </w:r>
          </w:p>
        </w:tc>
        <w:tc>
          <w:tcPr>
            <w:tcW w:w="1360" w:type="dxa"/>
            <w:shd w:val="clear" w:color="auto" w:fill="auto"/>
            <w:vAlign w:val="center"/>
          </w:tcPr>
          <w:p w14:paraId="240875A4" w14:textId="114AB502" w:rsidR="006E17EC" w:rsidRPr="00E739C3" w:rsidRDefault="008D3105"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w:t>
            </w:r>
            <w:r w:rsidR="00E65F40" w:rsidRPr="00E739C3">
              <w:rPr>
                <w:rFonts w:asciiTheme="minorHAnsi" w:hAnsiTheme="minorHAnsi"/>
                <w:sz w:val="22"/>
                <w:szCs w:val="22"/>
                <w:lang w:eastAsia="en-US"/>
              </w:rPr>
              <w:t>0</w:t>
            </w:r>
          </w:p>
        </w:tc>
      </w:tr>
      <w:tr w:rsidR="006E17EC" w:rsidRPr="00DF2302" w14:paraId="59453870" w14:textId="77777777" w:rsidTr="006E17EC">
        <w:trPr>
          <w:cantSplit/>
          <w:tblHeader/>
        </w:trPr>
        <w:tc>
          <w:tcPr>
            <w:tcW w:w="2430" w:type="dxa"/>
            <w:shd w:val="clear" w:color="auto" w:fill="auto"/>
            <w:vAlign w:val="center"/>
          </w:tcPr>
          <w:p w14:paraId="57F1472D" w14:textId="4BFA917B" w:rsidR="006E17EC" w:rsidRPr="007E2D88" w:rsidRDefault="007E2D88" w:rsidP="006E17EC">
            <w:pPr>
              <w:pStyle w:val="TableContents"/>
              <w:jc w:val="both"/>
              <w:rPr>
                <w:rFonts w:asciiTheme="minorHAnsi" w:hAnsiTheme="minorHAnsi"/>
                <w:sz w:val="22"/>
                <w:szCs w:val="22"/>
                <w:lang w:eastAsia="en-US"/>
              </w:rPr>
            </w:pPr>
            <w:r w:rsidRPr="007E2D88">
              <w:rPr>
                <w:rFonts w:asciiTheme="minorHAnsi" w:hAnsiTheme="minorHAnsi"/>
                <w:sz w:val="22"/>
                <w:szCs w:val="22"/>
                <w:lang w:eastAsia="en-US"/>
              </w:rPr>
              <w:t>Registration/License</w:t>
            </w:r>
          </w:p>
        </w:tc>
        <w:tc>
          <w:tcPr>
            <w:tcW w:w="5367" w:type="dxa"/>
            <w:shd w:val="clear" w:color="auto" w:fill="auto"/>
          </w:tcPr>
          <w:p w14:paraId="375ED5B7" w14:textId="7801226F" w:rsidR="006E17EC" w:rsidRPr="007E2D88" w:rsidRDefault="007E2D88" w:rsidP="001D3BEC">
            <w:pPr>
              <w:numPr>
                <w:ilvl w:val="0"/>
                <w:numId w:val="6"/>
              </w:numPr>
              <w:adjustRightInd w:val="0"/>
              <w:rPr>
                <w:rFonts w:asciiTheme="minorHAnsi" w:eastAsiaTheme="minorEastAsia" w:hAnsiTheme="minorHAnsi"/>
                <w:color w:val="000000"/>
                <w:sz w:val="22"/>
                <w:lang w:val="en-GB"/>
              </w:rPr>
            </w:pPr>
            <w:r w:rsidRPr="007E2D88">
              <w:rPr>
                <w:rFonts w:asciiTheme="minorHAnsi" w:eastAsiaTheme="minorEastAsia" w:hAnsiTheme="minorHAnsi"/>
                <w:color w:val="000000"/>
                <w:sz w:val="22"/>
                <w:lang w:val="en-GB"/>
              </w:rPr>
              <w:t>Registration and Valid business license.</w:t>
            </w:r>
          </w:p>
        </w:tc>
        <w:tc>
          <w:tcPr>
            <w:tcW w:w="1360" w:type="dxa"/>
            <w:shd w:val="clear" w:color="auto" w:fill="auto"/>
            <w:vAlign w:val="center"/>
          </w:tcPr>
          <w:p w14:paraId="4C399CE7" w14:textId="3F173EC7" w:rsidR="006E17EC" w:rsidRPr="007E2D88" w:rsidRDefault="008D3105"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ins w:id="16" w:author="Sven Erik" w:date="2020-08-26T15:40:00Z">
        <w:r w:rsidR="00B57649">
          <w:rPr>
            <w:rFonts w:ascii="Calibri" w:hAnsi="Calibri"/>
            <w:b/>
            <w:lang w:val="en-GB"/>
          </w:rPr>
          <w:t>(</w:t>
        </w:r>
      </w:ins>
      <w:proofErr w:type="spellStart"/>
      <w:r w:rsidRPr="00DF2302">
        <w:rPr>
          <w:rFonts w:ascii="Calibri" w:hAnsi="Calibri"/>
          <w:b/>
          <w:lang w:val="en-GB"/>
        </w:rPr>
        <w:t>tc</w:t>
      </w:r>
      <w:proofErr w:type="spellEnd"/>
      <w:r w:rsidRPr="00DF2302">
        <w:rPr>
          <w:rFonts w:ascii="Calibri" w:hAnsi="Calibri"/>
          <w:b/>
          <w:lang w:val="en-GB"/>
        </w:rPr>
        <w:t xml:space="preserve"> / lc</w:t>
      </w:r>
      <w:ins w:id="17" w:author="Sven Erik" w:date="2020-08-26T15:40:00Z">
        <w:r w:rsidR="00B57649">
          <w:rPr>
            <w:rFonts w:ascii="Calibri" w:hAnsi="Calibri"/>
            <w:b/>
            <w:lang w:val="en-GB"/>
          </w:rPr>
          <w:t xml:space="preserve">) * </w:t>
        </w:r>
      </w:ins>
      <w:proofErr w:type="spellStart"/>
      <w:ins w:id="18" w:author="Sven Erik" w:date="2020-08-26T15:41:00Z">
        <w:r w:rsidR="00B57649">
          <w:rPr>
            <w:rFonts w:ascii="Calibri" w:hAnsi="Calibri"/>
            <w:b/>
            <w:lang w:val="en-GB"/>
          </w:rPr>
          <w:t>fw</w:t>
        </w:r>
      </w:ins>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9" w:name="_Hlk26877853"/>
      <w:proofErr w:type="spellStart"/>
      <w:r w:rsidRPr="00DF2302">
        <w:rPr>
          <w:rFonts w:ascii="Calibri" w:hAnsi="Calibri"/>
          <w:sz w:val="20"/>
          <w:szCs w:val="20"/>
          <w:lang w:val="en-GB"/>
        </w:rPr>
        <w:lastRenderedPageBreak/>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9"/>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20" w:author="Sven Erik" w:date="2020-08-26T15:41:00Z"/>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proofErr w:type="spellStart"/>
      <w:ins w:id="21" w:author="Sven Erik" w:date="2020-08-26T15:41:00Z">
        <w:r>
          <w:rPr>
            <w:rFonts w:ascii="Calibri" w:hAnsi="Calibri"/>
            <w:sz w:val="20"/>
            <w:szCs w:val="20"/>
            <w:lang w:val="en-GB"/>
          </w:rPr>
          <w:t>fw</w:t>
        </w:r>
        <w:proofErr w:type="spellEnd"/>
        <w:r>
          <w:rPr>
            <w:rFonts w:ascii="Calibri" w:hAnsi="Calibri"/>
            <w:sz w:val="20"/>
            <w:szCs w:val="20"/>
            <w:lang w:val="en-GB"/>
          </w:rPr>
          <w:t xml:space="preserve">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8CFD9D" w14:textId="77777777" w:rsidR="00236C04" w:rsidRDefault="00236C04">
      <w:r>
        <w:separator/>
      </w:r>
    </w:p>
  </w:endnote>
  <w:endnote w:type="continuationSeparator" w:id="0">
    <w:p w14:paraId="42B403FB" w14:textId="77777777" w:rsidR="00236C04" w:rsidRDefault="00236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7EE5FC75" w:rsidR="00D15CF2" w:rsidRDefault="004878F3" w:rsidP="004878F3">
    <w:pPr>
      <w:pStyle w:val="Footer"/>
    </w:pPr>
    <w:r>
      <w:fldChar w:fldCharType="begin"/>
    </w:r>
    <w:r>
      <w:instrText xml:space="preserve"> DATE \@ "yyyy-MM-dd" </w:instrText>
    </w:r>
    <w:r>
      <w:fldChar w:fldCharType="separate"/>
    </w:r>
    <w:r w:rsidR="00A6666C">
      <w:rPr>
        <w:noProof/>
      </w:rPr>
      <w:t>2024-08-22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5FD160" w14:textId="77777777" w:rsidR="00236C04" w:rsidRDefault="00236C04">
      <w:r>
        <w:separator/>
      </w:r>
    </w:p>
  </w:footnote>
  <w:footnote w:type="continuationSeparator" w:id="0">
    <w:p w14:paraId="3694D029" w14:textId="77777777" w:rsidR="00236C04" w:rsidRDefault="00236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766D6" w14:textId="3319AFA3"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Pr="00AD3DBB">
      <w:rPr>
        <w:rStyle w:val="Strong"/>
      </w:rPr>
      <w:t>RFQ-</w:t>
    </w:r>
    <w:r w:rsidR="00A6666C">
      <w:rPr>
        <w:rStyle w:val="Strong"/>
      </w:rPr>
      <w:t>21</w:t>
    </w:r>
    <w:r w:rsidRPr="00AD3DBB">
      <w:rPr>
        <w:rStyle w:val="Strong"/>
      </w:rPr>
      <w:t>-</w:t>
    </w:r>
    <w:r w:rsidR="00A6666C">
      <w:rPr>
        <w:rStyle w:val="Strong"/>
      </w:rPr>
      <w:t>G017</w:t>
    </w:r>
    <w:r w:rsidRPr="00AD3DBB">
      <w:rPr>
        <w:rStyle w:val="Strong"/>
      </w:rPr>
      <w:t>-</w:t>
    </w:r>
    <w:r w:rsidR="00A6666C">
      <w:rPr>
        <w:rStyle w:val="Strong"/>
      </w:rPr>
      <w:t>24</w:t>
    </w:r>
    <w:r>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8242A3"/>
    <w:multiLevelType w:val="hybridMultilevel"/>
    <w:tmpl w:val="63DA399E"/>
    <w:lvl w:ilvl="0" w:tplc="481E04BE">
      <w:numFmt w:val="bullet"/>
      <w:lvlText w:val="-"/>
      <w:lvlJc w:val="left"/>
      <w:pPr>
        <w:ind w:left="1080" w:hanging="360"/>
      </w:pPr>
      <w:rPr>
        <w:rFonts w:ascii="Calibri" w:eastAsia="Malgun Gothic"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332373321">
    <w:abstractNumId w:val="2"/>
  </w:num>
  <w:num w:numId="2" w16cid:durableId="765885465">
    <w:abstractNumId w:val="8"/>
  </w:num>
  <w:num w:numId="3" w16cid:durableId="280380992">
    <w:abstractNumId w:val="7"/>
  </w:num>
  <w:num w:numId="4" w16cid:durableId="990325337">
    <w:abstractNumId w:val="6"/>
  </w:num>
  <w:num w:numId="5" w16cid:durableId="1421291949">
    <w:abstractNumId w:val="0"/>
  </w:num>
  <w:num w:numId="6" w16cid:durableId="1408647509">
    <w:abstractNumId w:val="4"/>
  </w:num>
  <w:num w:numId="7" w16cid:durableId="883176358">
    <w:abstractNumId w:val="1"/>
  </w:num>
  <w:num w:numId="8" w16cid:durableId="579369570">
    <w:abstractNumId w:val="3"/>
  </w:num>
  <w:num w:numId="9" w16cid:durableId="1323199846">
    <w:abstractNumId w:val="5"/>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2909"/>
    <w:rsid w:val="00114C10"/>
    <w:rsid w:val="001161C7"/>
    <w:rsid w:val="00116BCC"/>
    <w:rsid w:val="00117211"/>
    <w:rsid w:val="00117419"/>
    <w:rsid w:val="001217C3"/>
    <w:rsid w:val="00121981"/>
    <w:rsid w:val="001222D6"/>
    <w:rsid w:val="00122D52"/>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7807"/>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6C04"/>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077AC"/>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C7303"/>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2D88"/>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3105"/>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4D4E"/>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6666C"/>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39C3"/>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19</TotalTime>
  <Pages>4</Pages>
  <Words>804</Words>
  <Characters>4583</Characters>
  <Application>Microsoft Office Word</Application>
  <DocSecurity>0</DocSecurity>
  <Lines>38</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5377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8</cp:revision>
  <cp:lastPrinted>2016-10-18T02:57:00Z</cp:lastPrinted>
  <dcterms:created xsi:type="dcterms:W3CDTF">2020-08-26T13:41:00Z</dcterms:created>
  <dcterms:modified xsi:type="dcterms:W3CDTF">2024-08-22T04:29:00Z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GrammarlyDocumentId">
    <vt:lpwstr>bb2a8d7dd1b94115564d7f4f5af79a0935dc33275de20be7824481565ddd5104</vt:lpwstr>
  </property>
</Properties>
</file>